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jpeg" ContentType="image/jpeg"/>
  <Override PartName="/word/media/image2.png" ContentType="image/pn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center" w:pos="5245" w:leader="none"/>
        </w:tabs>
        <w:spacing w:lineRule="auto" w:line="276"/>
        <w:jc w:val="right"/>
        <w:rPr>
          <w:sz w:val="28"/>
          <w:szCs w:val="28"/>
          <w:ins w:id="1" w:author="&lt;анонимный&gt;" w:date="2025-08-28T13:32:00Z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8"/>
          <w:lang w:val="ru-RU" w:eastAsia="ru-RU" w:bidi="ar-SA"/>
          <w:rPrChange w:id="0" w:author="&lt;анонимный&gt;" w:date="2025-08-28T13:31:58Z">
            <w:rPr>
              <w:sz w:val="28"/>
              <w:kern w:val="0"/>
              <w:szCs w:val="28"/>
            </w:rPr>
          </w:rPrChange>
        </w:rPr>
        <w:t>Приложение</w:t>
      </w:r>
    </w:p>
    <w:p>
      <w:pPr>
        <w:pStyle w:val="Normal"/>
        <w:tabs>
          <w:tab w:val="clear" w:pos="708"/>
          <w:tab w:val="center" w:pos="5245" w:leader="none"/>
        </w:tabs>
        <w:spacing w:lineRule="auto" w:line="276"/>
        <w:jc w:val="right"/>
        <w:rPr>
          <w:sz w:val="28"/>
          <w:szCs w:val="28"/>
          <w:ins w:id="4" w:author="&lt;анонимный&gt;" w:date="2025-08-28T13:31:53Z"/>
        </w:rPr>
      </w:pPr>
      <w:del w:id="2" w:author="&lt;анонимный&gt;" w:date="2025-08-28T13:30:12Z">
        <w:r>
          <w:rPr>
            <w:sz w:val="28"/>
            <w:szCs w:val="28"/>
          </w:rPr>
          <w:delText xml:space="preserve"> </w:delText>
        </w:r>
      </w:del>
      <w:del w:id="3" w:author="&lt;анонимный&gt;" w:date="2025-08-28T13:30:12Z">
        <w:r>
          <w:rPr>
            <w:sz w:val="28"/>
            <w:szCs w:val="28"/>
          </w:rPr>
          <w:delText>3</w:delText>
        </w:r>
      </w:del>
    </w:p>
    <w:p>
      <w:pPr>
        <w:pStyle w:val="Normal"/>
        <w:tabs>
          <w:tab w:val="clear" w:pos="708"/>
          <w:tab w:val="center" w:pos="5245" w:leader="none"/>
        </w:tabs>
        <w:spacing w:lineRule="auto" w:line="276"/>
        <w:jc w:val="right"/>
        <w:rPr>
          <w:sz w:val="28"/>
          <w:szCs w:val="28"/>
          <w:del w:id="6" w:author="&lt;анонимный&gt;" w:date="2025-08-28T13:31:51Z"/>
        </w:rPr>
      </w:pPr>
      <w:del w:id="5" w:author="&lt;анонимный&gt;" w:date="2025-08-28T13:31:51Z">
        <w:r>
          <w:rPr/>
        </w:r>
      </w:del>
    </w:p>
    <w:p>
      <w:pPr>
        <w:pStyle w:val="Normal"/>
        <w:widowControl/>
        <w:tabs>
          <w:tab w:val="clear" w:pos="708"/>
          <w:tab w:val="center" w:pos="5245" w:leader="none"/>
        </w:tabs>
        <w:suppressAutoHyphens w:val="true"/>
        <w:bidi w:val="0"/>
        <w:spacing w:lineRule="auto" w:line="276" w:before="0" w:after="0"/>
        <w:ind w:left="0" w:right="0" w:firstLine="680"/>
        <w:jc w:val="both"/>
        <w:rPr>
          <w:sz w:val="28"/>
          <w:szCs w:val="28"/>
          <w:ins w:id="8" w:author="&lt;анонимный&gt;" w:date="2025-08-28T11:50:29Z"/>
        </w:rPr>
      </w:pPr>
      <w:ins w:id="7" w:author="&lt;анонимный&gt;" w:date="2025-08-28T11:50:29Z">
        <w:r>
          <w:rPr>
            <w:sz w:val="28"/>
            <w:szCs w:val="28"/>
          </w:rPr>
          <w:t>Материал по теме кибермошенничества, предлагаемый к распространению</w:t>
        </w:r>
      </w:ins>
    </w:p>
    <w:p>
      <w:pPr>
        <w:pStyle w:val="Normal"/>
        <w:widowControl/>
        <w:tabs>
          <w:tab w:val="clear" w:pos="708"/>
          <w:tab w:val="center" w:pos="5245" w:leader="none"/>
        </w:tabs>
        <w:suppressAutoHyphens w:val="true"/>
        <w:bidi w:val="0"/>
        <w:spacing w:lineRule="auto" w:line="276" w:before="0" w:after="0"/>
        <w:ind w:left="0" w:right="0" w:firstLine="680"/>
        <w:jc w:val="both"/>
        <w:rPr>
          <w:sz w:val="28"/>
          <w:szCs w:val="28"/>
          <w:ins w:id="11" w:author="&lt;анонимный&gt;" w:date="2025-08-28T11:50:29Z"/>
        </w:rPr>
      </w:pPr>
      <w:ins w:id="9" w:author="&lt;анонимный&gt;" w:date="2025-08-28T11:50:29Z">
        <w:r>
          <w:rPr>
            <w:sz w:val="28"/>
            <w:szCs w:val="28"/>
          </w:rPr>
          <w:t xml:space="preserve">Ссылка на материал: </w:t>
        </w:r>
      </w:ins>
      <w:hyperlink r:id="rId2">
        <w:ins w:id="10" w:author="&lt;анонимный&gt;" w:date="2025-08-28T11:50:29Z">
          <w:r>
            <w:rPr>
              <w:rStyle w:val="-"/>
              <w:sz w:val="28"/>
              <w:szCs w:val="28"/>
            </w:rPr>
            <w:t>https://disk.yandex.ru/d/j2HkLpHeUo--sQ</w:t>
          </w:r>
        </w:ins>
      </w:hyperlink>
    </w:p>
    <w:p>
      <w:pPr>
        <w:pStyle w:val="Normal"/>
        <w:tabs>
          <w:tab w:val="clear" w:pos="708"/>
          <w:tab w:val="center" w:pos="5245" w:leader="none"/>
        </w:tabs>
        <w:spacing w:lineRule="auto" w:line="276"/>
        <w:ind w:firstLine="709"/>
        <w:jc w:val="both"/>
        <w:rPr>
          <w:sz w:val="28"/>
          <w:szCs w:val="28"/>
          <w:ins w:id="13" w:author="&lt;анонимный&gt;" w:date="2025-08-28T11:50:29Z"/>
        </w:rPr>
      </w:pPr>
      <w:ins w:id="12" w:author="&lt;анонимный&gt;" w:date="2025-08-28T11:50:29Z">
        <w:r>
          <w:rPr>
            <w:sz w:val="28"/>
            <w:szCs w:val="28"/>
          </w:rPr>
        </w:r>
      </w:ins>
    </w:p>
    <w:p>
      <w:pPr>
        <w:pStyle w:val="Normal"/>
        <w:tabs>
          <w:tab w:val="clear" w:pos="708"/>
          <w:tab w:val="center" w:pos="5245" w:leader="none"/>
        </w:tabs>
        <w:spacing w:lineRule="auto" w:line="276"/>
        <w:ind w:firstLine="709"/>
        <w:jc w:val="both"/>
        <w:rPr>
          <w:sz w:val="28"/>
          <w:szCs w:val="28"/>
          <w:ins w:id="16" w:author="&lt;анонимный&gt;" w:date="2025-08-28T11:50:29Z"/>
        </w:rPr>
      </w:pPr>
      <w:ins w:id="14" w:author="&lt;анонимный&gt;" w:date="2025-08-28T11:50:29Z">
        <w:r>
          <w:rPr>
            <w:sz w:val="28"/>
            <w:szCs w:val="28"/>
            <w:lang w:val="en-US"/>
          </w:rPr>
          <w:t>QR</w:t>
        </w:r>
      </w:ins>
      <w:ins w:id="15" w:author="&lt;анонимный&gt;" w:date="2025-08-28T11:50:29Z">
        <w:r>
          <w:rPr>
            <w:sz w:val="28"/>
            <w:szCs w:val="28"/>
          </w:rPr>
          <w:t>-код:</w:t>
        </w:r>
      </w:ins>
    </w:p>
    <w:p>
      <w:pPr>
        <w:pStyle w:val="Normal"/>
        <w:spacing w:lineRule="auto" w:line="360"/>
        <w:jc w:val="center"/>
        <w:rPr>
          <w:sz w:val="28"/>
          <w:szCs w:val="28"/>
          <w:ins w:id="18" w:author="&lt;анонимный&gt;" w:date="2025-08-28T11:50:29Z"/>
        </w:rPr>
      </w:pPr>
      <w:ins w:id="17" w:author="&lt;анонимный&gt;" w:date="2025-08-28T11:50:29Z">
        <w:r>
          <w:rPr/>
          <w:drawing>
            <wp:inline distT="0" distB="0" distL="0" distR="0">
              <wp:extent cx="1819910" cy="1819910"/>
              <wp:effectExtent l="0" t="0" r="0" b="0"/>
              <wp:docPr id="1" name="Рисунок 2" descr="Y:\OBSH\SEO\Финансовая грамотность\Плакаты, брошюры_2025\QR-код на контент (полная версия)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Рисунок 2" descr="Y:\OBSH\SEO\Финансовая грамотность\Плакаты, брошюры_2025\QR-код на контент (полная версия).jpg"/>
                      <pic:cNvPicPr>
                        <a:picLocks noChangeAspect="1" noChangeArrowheads="1"/>
                      </pic:cNvPicPr>
                    </pic:nvPicPr>
                    <pic:blipFill>
                      <a:blip r:embed="rId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19910" cy="18199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>
      <w:pPr>
        <w:pStyle w:val="Normal"/>
        <w:tabs>
          <w:tab w:val="clear" w:pos="708"/>
          <w:tab w:val="center" w:pos="5245" w:leader="none"/>
        </w:tabs>
        <w:spacing w:lineRule="auto" w:line="276"/>
        <w:jc w:val="both"/>
        <w:rPr>
          <w:sz w:val="28"/>
          <w:szCs w:val="28"/>
          <w:ins w:id="20" w:author="&lt;анонимный&gt;" w:date="2025-08-28T11:50:29Z"/>
        </w:rPr>
      </w:pPr>
      <w:ins w:id="19" w:author="&lt;анонимный&gt;" w:date="2025-08-28T11:50:29Z">
        <w:r>
          <w:rPr>
            <w:sz w:val="28"/>
            <w:szCs w:val="28"/>
          </w:rPr>
        </w:r>
      </w:ins>
    </w:p>
    <w:p>
      <w:pPr>
        <w:pStyle w:val="Normal"/>
        <w:tabs>
          <w:tab w:val="clear" w:pos="708"/>
          <w:tab w:val="center" w:pos="5245" w:leader="none"/>
        </w:tabs>
        <w:spacing w:lineRule="auto" w:line="276"/>
        <w:jc w:val="both"/>
        <w:rPr>
          <w:sz w:val="28"/>
          <w:szCs w:val="28"/>
          <w:ins w:id="22" w:author="&lt;анонимный&gt;" w:date="2025-08-28T11:50:29Z"/>
        </w:rPr>
      </w:pPr>
      <w:ins w:id="21" w:author="&lt;анонимный&gt;" w:date="2025-08-28T11:50:29Z">
        <w:r>
          <w:rPr>
            <w:sz w:val="28"/>
            <w:szCs w:val="28"/>
          </w:rPr>
        </w:r>
      </w:ins>
    </w:p>
    <w:p>
      <w:pPr>
        <w:pStyle w:val="Normal"/>
        <w:tabs>
          <w:tab w:val="clear" w:pos="708"/>
          <w:tab w:val="center" w:pos="5245" w:leader="none"/>
        </w:tabs>
        <w:spacing w:lineRule="auto" w:line="276"/>
        <w:jc w:val="both"/>
        <w:rPr>
          <w:sz w:val="28"/>
          <w:szCs w:val="28"/>
          <w:ins w:id="24" w:author="&lt;анонимный&gt;" w:date="2025-08-28T11:50:29Z"/>
        </w:rPr>
      </w:pPr>
      <w:ins w:id="23" w:author="&lt;анонимный&gt;" w:date="2025-08-28T11:50:29Z">
        <w:r>
          <w:rPr>
            <w:sz w:val="28"/>
            <w:szCs w:val="28"/>
          </w:rPr>
        </w:r>
      </w:ins>
    </w:p>
    <w:p>
      <w:pPr>
        <w:pStyle w:val="Normal"/>
        <w:tabs>
          <w:tab w:val="clear" w:pos="708"/>
          <w:tab w:val="center" w:pos="5245" w:leader="none"/>
        </w:tabs>
        <w:spacing w:lineRule="auto" w:line="276"/>
        <w:jc w:val="both"/>
        <w:rPr>
          <w:sz w:val="28"/>
          <w:szCs w:val="28"/>
          <w:ins w:id="26" w:author="&lt;анонимный&gt;" w:date="2025-08-28T11:50:29Z"/>
        </w:rPr>
      </w:pPr>
      <w:ins w:id="25" w:author="&lt;анонимный&gt;" w:date="2025-08-28T11:50:29Z">
        <w:r>
          <w:rPr>
            <w:sz w:val="28"/>
            <w:szCs w:val="28"/>
          </w:rPr>
        </w:r>
      </w:ins>
    </w:p>
    <w:p>
      <w:pPr>
        <w:pStyle w:val="Normal"/>
        <w:tabs>
          <w:tab w:val="clear" w:pos="708"/>
          <w:tab w:val="center" w:pos="5245" w:leader="none"/>
        </w:tabs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tabs>
          <w:tab w:val="clear" w:pos="708"/>
          <w:tab w:val="center" w:pos="5245" w:leader="none"/>
        </w:tabs>
        <w:suppressAutoHyphens w:val="true"/>
        <w:bidi w:val="0"/>
        <w:spacing w:lineRule="auto" w:line="276" w:before="0" w:after="0"/>
        <w:ind w:left="0" w:righ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Материал по актуальным схемам финансового мошенничества</w:t>
      </w:r>
    </w:p>
    <w:p>
      <w:pPr>
        <w:pStyle w:val="Normal"/>
        <w:tabs>
          <w:tab w:val="clear" w:pos="708"/>
          <w:tab w:val="center" w:pos="5245" w:leader="none"/>
        </w:tabs>
        <w:spacing w:lineRule="auto" w:line="276"/>
        <w:jc w:val="both"/>
        <w:rPr>
          <w:sz w:val="28"/>
          <w:szCs w:val="28"/>
          <w:del w:id="28" w:author="&lt;анонимный&gt;" w:date="2025-08-28T13:32:29Z"/>
        </w:rPr>
      </w:pPr>
      <w:del w:id="27" w:author="&lt;анонимный&gt;" w:date="2025-08-28T13:32:29Z">
        <w:r>
          <w:rPr>
            <w:sz w:val="28"/>
            <w:szCs w:val="28"/>
          </w:rPr>
        </w:r>
      </w:del>
    </w:p>
    <w:p>
      <w:pPr>
        <w:pStyle w:val="Normal"/>
        <w:tabs>
          <w:tab w:val="clear" w:pos="708"/>
          <w:tab w:val="center" w:pos="5245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Ссылка на материал: </w:t>
      </w:r>
      <w:hyperlink r:id="rId4">
        <w:r>
          <w:rPr>
            <w:color w:val="0563C1"/>
            <w:sz w:val="28"/>
            <w:szCs w:val="28"/>
            <w:u w:val="single"/>
          </w:rPr>
          <w:t>https://</w:t>
        </w:r>
        <w:r>
          <w:rPr>
            <w:color w:val="0563C1"/>
            <w:sz w:val="28"/>
            <w:szCs w:val="28"/>
            <w:u w:val="single"/>
            <w:lang w:val="en-US"/>
          </w:rPr>
          <w:t>cbr</w:t>
        </w:r>
        <w:r>
          <w:rPr>
            <w:color w:val="0563C1"/>
            <w:sz w:val="28"/>
            <w:szCs w:val="28"/>
            <w:u w:val="single"/>
          </w:rPr>
          <w:t>.</w:t>
        </w:r>
        <w:r>
          <w:rPr>
            <w:color w:val="0563C1"/>
            <w:sz w:val="28"/>
            <w:szCs w:val="28"/>
            <w:u w:val="single"/>
            <w:lang w:val="en-US"/>
          </w:rPr>
          <w:t>ru</w:t>
        </w:r>
        <w:r>
          <w:rPr>
            <w:color w:val="0563C1"/>
            <w:sz w:val="28"/>
            <w:szCs w:val="28"/>
            <w:u w:val="single"/>
          </w:rPr>
          <w:t>/</w:t>
        </w:r>
        <w:r>
          <w:rPr>
            <w:color w:val="0563C1"/>
            <w:sz w:val="28"/>
            <w:szCs w:val="28"/>
            <w:u w:val="single"/>
            <w:lang w:val="en-US"/>
          </w:rPr>
          <w:t>information</w:t>
        </w:r>
        <w:r>
          <w:rPr>
            <w:color w:val="0563C1"/>
            <w:sz w:val="28"/>
            <w:szCs w:val="28"/>
            <w:u w:val="single"/>
          </w:rPr>
          <w:t>_</w:t>
        </w:r>
        <w:r>
          <w:rPr>
            <w:color w:val="0563C1"/>
            <w:sz w:val="28"/>
            <w:szCs w:val="28"/>
            <w:u w:val="single"/>
            <w:lang w:val="en-US"/>
          </w:rPr>
          <w:t>security</w:t>
        </w:r>
        <w:r>
          <w:rPr>
            <w:color w:val="0563C1"/>
            <w:sz w:val="28"/>
            <w:szCs w:val="28"/>
            <w:u w:val="single"/>
          </w:rPr>
          <w:t>/</w:t>
        </w:r>
      </w:hyperlink>
      <w:r>
        <w:rPr>
          <w:color w:val="0563C1"/>
          <w:sz w:val="28"/>
          <w:szCs w:val="28"/>
          <w:u w:val="single"/>
          <w:lang w:val="en-US"/>
        </w:rPr>
        <w:t>pmp</w:t>
      </w:r>
    </w:p>
    <w:p>
      <w:pPr>
        <w:pStyle w:val="Normal"/>
        <w:tabs>
          <w:tab w:val="clear" w:pos="708"/>
          <w:tab w:val="center" w:pos="5245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center" w:pos="5245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QR</w:t>
      </w:r>
      <w:r>
        <w:rPr>
          <w:sz w:val="28"/>
          <w:szCs w:val="28"/>
        </w:rPr>
        <w:t>-код:</w:t>
      </w:r>
    </w:p>
    <w:p>
      <w:pPr>
        <w:pStyle w:val="Normal"/>
        <w:tabs>
          <w:tab w:val="clear" w:pos="708"/>
          <w:tab w:val="center" w:pos="5245" w:leader="none"/>
        </w:tabs>
        <w:spacing w:lineRule="auto" w:line="276"/>
        <w:jc w:val="center"/>
        <w:rPr>
          <w:sz w:val="28"/>
          <w:szCs w:val="28"/>
        </w:rPr>
      </w:pPr>
      <w:bookmarkStart w:id="0" w:name="_GoBack"/>
      <w:r>
        <w:rPr/>
        <w:drawing>
          <wp:inline distT="0" distB="0" distL="0" distR="0">
            <wp:extent cx="1828800" cy="1781175"/>
            <wp:effectExtent l="0" t="0" r="0" b="0"/>
            <wp:docPr id="2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777" t="4334" r="3196" b="5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type w:val="nextPage"/>
      <w:pgSz w:w="11906" w:h="16838"/>
      <w:pgMar w:left="600" w:right="53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Helvetica">
    <w:altName w:val="Arial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revisionView w:insDel="0" w:formatting="0"/>
  <w:trackRevision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17ff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717ff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717ff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-">
    <w:name w:val="Hyperlink"/>
    <w:basedOn w:val="DefaultParagraphFont"/>
    <w:uiPriority w:val="99"/>
    <w:unhideWhenUsed/>
    <w:rsid w:val="00717ff9"/>
    <w:rPr>
      <w:color w:val="0563C1" w:themeColor="hyperlink"/>
      <w:u w:val="single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3d2914"/>
    <w:rPr>
      <w:rFonts w:ascii="Segoe UI" w:hAnsi="Segoe UI" w:eastAsia="Times New Roman" w:cs="Segoe UI"/>
      <w:sz w:val="18"/>
      <w:szCs w:val="18"/>
      <w:lang w:eastAsia="ru-RU"/>
    </w:rPr>
  </w:style>
  <w:style w:type="character" w:styleId="Style17" w:customStyle="1">
    <w:name w:val="Текст сноски Знак"/>
    <w:basedOn w:val="DefaultParagraphFont"/>
    <w:uiPriority w:val="99"/>
    <w:semiHidden/>
    <w:qFormat/>
    <w:rsid w:val="00657b52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8">
    <w:name w:val="Символ сноски"/>
    <w:uiPriority w:val="99"/>
    <w:semiHidden/>
    <w:unhideWhenUsed/>
    <w:qFormat/>
    <w:rsid w:val="00657b52"/>
    <w:rPr>
      <w:vertAlign w:val="superscript"/>
    </w:rPr>
  </w:style>
  <w:style w:type="character" w:styleId="Style19">
    <w:name w:val="Footnote Reference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e19a4"/>
    <w:rPr>
      <w:sz w:val="16"/>
      <w:szCs w:val="16"/>
    </w:rPr>
  </w:style>
  <w:style w:type="character" w:styleId="Style20" w:customStyle="1">
    <w:name w:val="Текст примечания Знак"/>
    <w:basedOn w:val="DefaultParagraphFont"/>
    <w:link w:val="Annotationtext"/>
    <w:uiPriority w:val="99"/>
    <w:semiHidden/>
    <w:qFormat/>
    <w:rsid w:val="00fe19a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21" w:customStyle="1">
    <w:name w:val="Тема примечания Знак"/>
    <w:basedOn w:val="Style20"/>
    <w:link w:val="Annotationsubject"/>
    <w:uiPriority w:val="99"/>
    <w:semiHidden/>
    <w:qFormat/>
    <w:rsid w:val="00fe19a4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Style22">
    <w:name w:val="Line Number"/>
    <w:rPr/>
  </w:style>
  <w:style w:type="character" w:styleId="Style23">
    <w:name w:val="FollowedHyperlink"/>
    <w:rPr>
      <w:color w:val="800000"/>
      <w:u w:val="single"/>
    </w:rPr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PT Astra Serif" w:hAnsi="PT Astra Serif" w:eastAsia="Microsoft YaHei" w:cs="Mangal"/>
      <w:sz w:val="28"/>
      <w:szCs w:val="28"/>
    </w:rPr>
  </w:style>
  <w:style w:type="paragraph" w:styleId="Style25">
    <w:name w:val="Body Text"/>
    <w:basedOn w:val="Normal"/>
    <w:pPr>
      <w:spacing w:lineRule="auto" w:line="276" w:before="0" w:after="140"/>
    </w:pPr>
    <w:rPr/>
  </w:style>
  <w:style w:type="paragraph" w:styleId="Style26">
    <w:name w:val="List"/>
    <w:basedOn w:val="Style25"/>
    <w:pPr/>
    <w:rPr>
      <w:rFonts w:ascii="PT Astra Serif" w:hAnsi="PT Astra Serif" w:cs="Mangal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ascii="PT Astra Serif" w:hAnsi="PT Astra Serif" w:cs="Mangal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ascii="PT Astra Serif" w:hAnsi="PT Astra Serif" w:cs="Mangal"/>
    </w:rPr>
  </w:style>
  <w:style w:type="paragraph" w:styleId="Style29">
    <w:name w:val="Колонтитул"/>
    <w:basedOn w:val="Normal"/>
    <w:qFormat/>
    <w:pPr/>
    <w:rPr/>
  </w:style>
  <w:style w:type="paragraph" w:styleId="Style30">
    <w:name w:val="Header"/>
    <w:basedOn w:val="Normal"/>
    <w:link w:val="Style14"/>
    <w:uiPriority w:val="99"/>
    <w:unhideWhenUsed/>
    <w:rsid w:val="00717ff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RecipientAddress" w:customStyle="1">
    <w:name w:val="Recipient Address"/>
    <w:basedOn w:val="Normal"/>
    <w:qFormat/>
    <w:rsid w:val="00717ff9"/>
    <w:pPr/>
    <w:rPr>
      <w:lang w:bidi="ru-RU"/>
    </w:rPr>
  </w:style>
  <w:style w:type="paragraph" w:styleId="Style31">
    <w:name w:val="Footer"/>
    <w:basedOn w:val="Normal"/>
    <w:link w:val="Style15"/>
    <w:uiPriority w:val="99"/>
    <w:unhideWhenUsed/>
    <w:rsid w:val="00717ff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2" w:customStyle="1">
    <w:name w:val="По умолчанию"/>
    <w:qFormat/>
    <w:rsid w:val="00717ff9"/>
    <w:pPr>
      <w:widowControl/>
      <w:suppressAutoHyphens w:val="true"/>
      <w:bidi w:val="0"/>
      <w:spacing w:lineRule="auto" w:line="240" w:before="0" w:after="0"/>
      <w:jc w:val="left"/>
    </w:pPr>
    <w:rPr>
      <w:rFonts w:ascii="Helvetica" w:hAnsi="Helvetica" w:eastAsia="Arial Unicode MS" w:cs="Arial Unicode MS"/>
      <w:color w:val="000000"/>
      <w:kern w:val="0"/>
      <w:sz w:val="22"/>
      <w:szCs w:val="22"/>
      <w:lang w:val="ru-RU" w:eastAsia="ru-RU" w:bidi="ar-SA"/>
    </w:rPr>
  </w:style>
  <w:style w:type="paragraph" w:styleId="NoSpacing">
    <w:name w:val="No Spacing"/>
    <w:uiPriority w:val="1"/>
    <w:qFormat/>
    <w:rsid w:val="00b80f01"/>
    <w:pPr>
      <w:widowControl/>
      <w:suppressAutoHyphens w:val="true"/>
      <w:bidi w:val="0"/>
      <w:spacing w:lineRule="auto" w:line="240" w:before="0" w:after="0"/>
      <w:ind w:firstLine="709"/>
      <w:jc w:val="both"/>
    </w:pPr>
    <w:rPr>
      <w:rFonts w:ascii="Times New Roman" w:hAnsi="Times New Roman" w:eastAsia="Calibri" w:cs="Times New Roman" w:eastAsiaTheme="minorHAnsi"/>
      <w:color w:val="auto"/>
      <w:kern w:val="0"/>
      <w:sz w:val="24"/>
      <w:szCs w:val="22"/>
      <w:lang w:val="ru-RU" w:eastAsia="en-US" w:bidi="ar-SA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3d2914"/>
    <w:pPr/>
    <w:rPr>
      <w:rFonts w:ascii="Segoe UI" w:hAnsi="Segoe UI" w:cs="Segoe UI"/>
      <w:sz w:val="18"/>
      <w:szCs w:val="18"/>
    </w:rPr>
  </w:style>
  <w:style w:type="paragraph" w:styleId="Style33">
    <w:name w:val="Footnote Text"/>
    <w:basedOn w:val="Normal"/>
    <w:link w:val="Style17"/>
    <w:uiPriority w:val="99"/>
    <w:semiHidden/>
    <w:unhideWhenUsed/>
    <w:rsid w:val="00657b52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b2fe9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Style20"/>
    <w:uiPriority w:val="99"/>
    <w:semiHidden/>
    <w:unhideWhenUsed/>
    <w:qFormat/>
    <w:rsid w:val="00fe19a4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21"/>
    <w:uiPriority w:val="99"/>
    <w:semiHidden/>
    <w:unhideWhenUsed/>
    <w:qFormat/>
    <w:rsid w:val="00fe19a4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isk.yandex.ru/d/j2HkLpHeUo--sQ" TargetMode="External"/><Relationship Id="rId3" Type="http://schemas.openxmlformats.org/officeDocument/2006/relationships/image" Target="media/image1.jpeg"/><Relationship Id="rId4" Type="http://schemas.openxmlformats.org/officeDocument/2006/relationships/hyperlink" Target="https://cbr.ru/information_security/" TargetMode="External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FB84C-396A-4767-A4CD-26B190AE3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1731</TotalTime>
  <Application>LibreOffice/7.5.6.2$Linux_X86_64 LibreOffice_project/50$Build-2</Application>
  <AppVersion>15.0000</AppVersion>
  <Pages>1</Pages>
  <Words>29</Words>
  <Characters>166</Characters>
  <CharactersWithSpaces>194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2021-05-11T11:09:00Z</dcterms:created>
  <dc:creator>Иванов Михаил Евгеньевич</dc:creator>
  <dc:description/>
  <dc:language>ru-RU</dc:language>
  <cp:lastModifiedBy/>
  <cp:lastPrinted>2025-02-04T07:42:00Z</cp:lastPrinted>
  <dcterms:modified xsi:type="dcterms:W3CDTF">2025-08-28T13:34:21Z</dcterms:modified>
  <cp:revision>141</cp:revision>
  <dc:subject/>
  <dc:title>пваыпвапваы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